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E4" w:rsidRPr="00C075EA" w:rsidRDefault="00A60B7F" w:rsidP="001422E4">
      <w:pPr>
        <w:spacing w:after="0" w:line="240" w:lineRule="auto"/>
        <w:ind w:right="-64"/>
        <w:jc w:val="center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C075EA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3 – </w:t>
      </w:r>
      <w:bookmarkStart w:id="0" w:name="_GoBack"/>
      <w:bookmarkEnd w:id="0"/>
      <w:r w:rsidRPr="00C075EA">
        <w:rPr>
          <w:rFonts w:ascii="Times New Roman" w:eastAsia="Times New Roman" w:hAnsi="Times New Roman" w:cs="Times New Roman"/>
          <w:sz w:val="32"/>
          <w:szCs w:val="32"/>
          <w:lang w:eastAsia="it-IT"/>
        </w:rPr>
        <w:t>Scheda CPGT</w:t>
      </w:r>
    </w:p>
    <w:p w:rsidR="001422E4" w:rsidRPr="001422E4" w:rsidRDefault="001422E4" w:rsidP="001422E4">
      <w:pPr>
        <w:spacing w:after="0" w:line="240" w:lineRule="auto"/>
        <w:ind w:right="-64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825"/>
      </w:tblGrid>
      <w:tr w:rsidR="001422E4" w:rsidRPr="00A60B7F" w:rsidTr="00A60B7F">
        <w:trPr>
          <w:trHeight w:val="672"/>
        </w:trPr>
        <w:tc>
          <w:tcPr>
            <w:tcW w:w="2376" w:type="dxa"/>
          </w:tcPr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Ente</w:t>
            </w:r>
          </w:p>
        </w:tc>
        <w:tc>
          <w:tcPr>
            <w:tcW w:w="7825" w:type="dxa"/>
          </w:tcPr>
          <w:p w:rsidR="001422E4" w:rsidRPr="00A60B7F" w:rsidRDefault="001422E4" w:rsidP="00A60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CONSIGLIO DI PRESIDENZA </w:t>
            </w:r>
            <w:r w:rsid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DELLA GIUSTIZIA TRIBUTARIA</w:t>
            </w:r>
          </w:p>
          <w:p w:rsidR="007126C4" w:rsidRPr="00A60B7F" w:rsidRDefault="007126C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7126C4" w:rsidRPr="00A60B7F" w:rsidRDefault="007126C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Con la </w:t>
            </w:r>
            <w:r w:rsidR="001A00D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partecipazione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</w:t>
            </w:r>
            <w:r w:rsidR="001A00D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ei Giudici Tributari delle:</w:t>
            </w:r>
          </w:p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COMMISSIONI TRIBUTARIE REGIONALI </w:t>
            </w:r>
          </w:p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COMMISS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ONI TRIBUTARIE PROVINC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ALI</w:t>
            </w:r>
          </w:p>
          <w:p w:rsidR="001A00D0" w:rsidRPr="00A60B7F" w:rsidRDefault="001A00D0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COMMISSIONI I  e II grado Trento e Bolzano</w:t>
            </w:r>
          </w:p>
          <w:p w:rsidR="00085881" w:rsidRPr="00A60B7F" w:rsidRDefault="00434546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Ed in collaborazione con l’ 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ASSOCIAZIONE MAGISTRATI TRIBUTARI (AMT)</w:t>
            </w:r>
          </w:p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422E4" w:rsidRPr="00A60B7F" w:rsidTr="00A60B7F">
        <w:trPr>
          <w:trHeight w:val="1435"/>
        </w:trPr>
        <w:tc>
          <w:tcPr>
            <w:tcW w:w="2376" w:type="dxa"/>
          </w:tcPr>
          <w:p w:rsidR="001422E4" w:rsidRPr="00A60B7F" w:rsidRDefault="001422E4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Nome Programma</w:t>
            </w:r>
          </w:p>
        </w:tc>
        <w:tc>
          <w:tcPr>
            <w:tcW w:w="7825" w:type="dxa"/>
          </w:tcPr>
          <w:p w:rsidR="001422E4" w:rsidRPr="00A60B7F" w:rsidRDefault="00CC4B35" w:rsidP="00CC4B35">
            <w:pPr>
              <w:spacing w:line="240" w:lineRule="atLeast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“</w:t>
            </w:r>
            <w:r w:rsidRPr="00A60B7F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Per un'educazione alla legalità fiscale e alla giustizia tributaria: diritti e doveri del contribuente come strumenti di pacifica convivenza e giustizia sociale</w:t>
            </w:r>
            <w:r w:rsidR="00FE2EA0" w:rsidRPr="00A60B7F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” </w:t>
            </w:r>
          </w:p>
          <w:p w:rsidR="00CC4B35" w:rsidRPr="00A60B7F" w:rsidRDefault="00FE2EA0" w:rsidP="00FE2EA0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come da protocollo di intesa 24/9/2015 siglato tra CPGT e MIUR</w:t>
            </w:r>
          </w:p>
        </w:tc>
      </w:tr>
      <w:tr w:rsidR="00286A83" w:rsidRPr="00A60B7F" w:rsidTr="00A60B7F">
        <w:trPr>
          <w:trHeight w:val="1844"/>
        </w:trPr>
        <w:tc>
          <w:tcPr>
            <w:tcW w:w="2376" w:type="dxa"/>
          </w:tcPr>
          <w:p w:rsidR="00286A83" w:rsidRPr="00A60B7F" w:rsidRDefault="00286A83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Area Tematica</w:t>
            </w:r>
          </w:p>
        </w:tc>
        <w:tc>
          <w:tcPr>
            <w:tcW w:w="7825" w:type="dxa"/>
          </w:tcPr>
          <w:p w:rsidR="00286A83" w:rsidRPr="00A60B7F" w:rsidRDefault="001A00D0" w:rsidP="0028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Legalità, </w:t>
            </w:r>
            <w:r w:rsidR="00286A83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Legalità fiscale e giustizia tributaria.</w:t>
            </w:r>
          </w:p>
          <w:p w:rsidR="00286A83" w:rsidRPr="00A60B7F" w:rsidRDefault="00286A83" w:rsidP="0028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286A83" w:rsidRPr="00A60B7F" w:rsidRDefault="00286A83" w:rsidP="0028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Obiettiv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sia diretti che trasversali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del programma 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sono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</w:p>
          <w:p w:rsidR="00286A83" w:rsidRPr="00A60B7F" w:rsidRDefault="00286A83" w:rsidP="00286A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286A83" w:rsidRPr="00A60B7F" w:rsidRDefault="00286A83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spiegare il significato di “legalità fiscale”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“contribuente”, “giustizia”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attraverso esempi concreti riscontrabili nella vita quotidiana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la lettura di alcune norme fondamentali, tra cui gli artt. 23 e 53 della Costituzione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;</w:t>
            </w:r>
          </w:p>
          <w:p w:rsidR="00286A83" w:rsidRPr="00A60B7F" w:rsidRDefault="00286A83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incrementare negli studenti la consapevolezza del loro ruolo di cittadini, che domani saranno contribuenti, titolari di diritti e di doveri che investono anche il piano economico e fiscale;</w:t>
            </w:r>
          </w:p>
          <w:p w:rsidR="00717B0F" w:rsidRPr="00A60B7F" w:rsidRDefault="00286A83" w:rsidP="00FF7411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sensibilizzare i giovani sul valore della 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“legalità” in generale e della 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“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legalità fiscale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”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come momento positivo attraverso il quale, con il rispetto delle regole,  si ottengono giustizia, equità sociale, diritti, benefici per i singoli e 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per la </w:t>
            </w:r>
            <w:r w:rsidR="00FE2EA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collettività 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evidenziando i comportamenti contrari alle regole;</w:t>
            </w:r>
          </w:p>
          <w:p w:rsidR="00286A83" w:rsidRPr="00A60B7F" w:rsidRDefault="00286A83" w:rsidP="00FF7411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illustrare il ruolo ed i compiti della Giustizia Tributaria quale 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“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quarta giurisdizione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”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accanto </w:t>
            </w:r>
            <w:r w:rsidR="00717B0F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alla giustizia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ordinaria, amministrativa e contabile;</w:t>
            </w:r>
          </w:p>
          <w:p w:rsidR="00D73F61" w:rsidRPr="00A60B7F" w:rsidRDefault="00D73F61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offrire agli allievi la possibilità di “vedere” la giustizia tributaria nei luoghi dove si somministra con accessi guidati alle aule di giustizia e presso l’Organo di autogoverno della magistratura ( CPGT ) in Roma</w:t>
            </w:r>
            <w:r w:rsidR="0008588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;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085881" w:rsidRPr="00A60B7F" w:rsidRDefault="00085881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Stimolare i giovani a mettersi in discussione con l’analisi di casi pratici, prove guidate, processi simulati. </w:t>
            </w:r>
          </w:p>
          <w:p w:rsidR="00085881" w:rsidRPr="00A60B7F" w:rsidRDefault="00085881" w:rsidP="00286A83">
            <w:pPr>
              <w:numPr>
                <w:ilvl w:val="0"/>
                <w:numId w:val="1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Valorizzare la cultura dell’eguaglianza e della parità di genere in tutte le sue declinazioni, sia con rilievo alle norme nazionali che internazionali e comunitarie</w:t>
            </w:r>
          </w:p>
          <w:p w:rsidR="00286A83" w:rsidRPr="00A60B7F" w:rsidRDefault="00286A83" w:rsidP="00D73F61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422E4" w:rsidRPr="00A60B7F" w:rsidTr="00A60B7F">
        <w:trPr>
          <w:trHeight w:val="3672"/>
        </w:trPr>
        <w:tc>
          <w:tcPr>
            <w:tcW w:w="2376" w:type="dxa"/>
          </w:tcPr>
          <w:p w:rsidR="001422E4" w:rsidRPr="00A60B7F" w:rsidRDefault="00D73F61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Ordine scolastico</w:t>
            </w:r>
          </w:p>
        </w:tc>
        <w:tc>
          <w:tcPr>
            <w:tcW w:w="7825" w:type="dxa"/>
          </w:tcPr>
          <w:p w:rsidR="001422E4" w:rsidRPr="00A60B7F" w:rsidRDefault="00D73F61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Ultime tre classi degli istituti secondari di secondo grado. </w:t>
            </w:r>
          </w:p>
          <w:p w:rsidR="00085881" w:rsidRPr="00A60B7F" w:rsidRDefault="00085881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76020F" w:rsidRPr="00A60B7F" w:rsidRDefault="0076020F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Attesa la “peculiarità” del “corpo docente”, rappresentato da magistrati di tutte le giurisdizioni ( ordinaria, contabile, amministrativa, militare) e giudici tributari di ogni estrazione prevista dalla legge (avvocati, commercialisti, professori universitari, notai ecc.) il progetto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è rivolto non solo agli istituti tecnici o professionali che vedono tale attività come approfondimento curricolare,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ma anche e soprattutto 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ai Licei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Classico, Scientifico 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ed a quegli Istituti di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i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struzione secondaria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superiore 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dove, non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essendo previste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le Discipline Giuridico-Economiche tra le materie curricolari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,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è possibile concordare con ad esempio con i Docenti di Storia, Filosofia, Letteratura, un percorso didattico di </w:t>
            </w:r>
            <w:r w:rsidR="0008588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approccio alla Legalità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 xml:space="preserve">ed alla Legalità Fiscale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che può essere, anche nell’ottica della Carta d’Intenti 10/6/2015 firmata dal Ministro,  un utile complemento al curricolo formativo dei discenti. </w:t>
            </w:r>
          </w:p>
          <w:p w:rsidR="00085881" w:rsidRPr="00A60B7F" w:rsidRDefault="0076020F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1422E4" w:rsidRPr="00A60B7F" w:rsidTr="00A60B7F">
        <w:trPr>
          <w:trHeight w:val="354"/>
        </w:trPr>
        <w:tc>
          <w:tcPr>
            <w:tcW w:w="2376" w:type="dxa"/>
          </w:tcPr>
          <w:p w:rsidR="001422E4" w:rsidRPr="00A60B7F" w:rsidRDefault="00D73F61" w:rsidP="00142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Format</w:t>
            </w:r>
          </w:p>
        </w:tc>
        <w:tc>
          <w:tcPr>
            <w:tcW w:w="7825" w:type="dxa"/>
          </w:tcPr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-</w:t>
            </w:r>
            <w:r w:rsidR="00D73F6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Mini seminari secondo </w:t>
            </w:r>
            <w:r w:rsidR="00395E52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il progetto</w:t>
            </w:r>
            <w:r w:rsidR="00D73F61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di programma allegato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di due moduli da due ore anche divisibili.</w:t>
            </w:r>
          </w:p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-Accesso guidato alle udienze presso Commissione Tributaria Regionale ( II grado); Commissione Tributaria Provinciale ( I grado) in tutte le regioni.</w:t>
            </w:r>
          </w:p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- </w:t>
            </w:r>
            <w:r w:rsidR="00395E52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Secondo disponibilit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à di S.E. il Presidente</w:t>
            </w:r>
            <w:r w:rsidR="00B50775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della Corte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, e nei numeri</w:t>
            </w:r>
            <w:r w:rsidR="00395E52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395E52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ma</w:t>
            </w:r>
            <w:r w:rsidR="00B50775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x</w:t>
            </w:r>
            <w:proofErr w:type="spellEnd"/>
            <w:r w:rsidR="00395E52"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di studenti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autorizzati, saranno richiesti accessi alle udienze presso la Suprema Corte di Cassazione -Roma (Legittimità). </w:t>
            </w:r>
          </w:p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- Visita al Consiglio di Presidenza della Giustizia Tributaria ( Roma)</w:t>
            </w:r>
          </w:p>
          <w:p w:rsidR="00172AF9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1422E4" w:rsidRPr="00A60B7F" w:rsidRDefault="00172AF9" w:rsidP="00D73F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Moduli diversi potranno essere anche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con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cordati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con gli insegnanti delle scuole o specifiche esigenze curricolari.</w:t>
            </w:r>
          </w:p>
          <w:p w:rsidR="00D73F61" w:rsidRPr="00A60B7F" w:rsidRDefault="00717B0F" w:rsidP="0017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Diversamente dal passato, dove la programmazione era particolarmente tecnica e dedicata a studenti forniti di elevate conoscenze di base nelle materie giuridico-economiche, per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corrente anno scolastico, 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’allegato progetto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è stato individuato e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pensato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soprattutto per queg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li istituti scolastici che, ad approfondimento curricolare della disciplina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“cittadinanza attiva”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(anche senza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particolari prerequisiti in diritto (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ad es.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 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Istituti Professionali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,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>Licei di ogni ordine e grado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 ecc.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  <w:t xml:space="preserve">)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voglia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comunque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off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rire ai discenti </w:t>
            </w:r>
            <w:r w:rsidR="00D73F61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un approccio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rigoroso 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 scientifico su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 temi de</w:t>
            </w:r>
            <w:r w:rsidR="00172AF9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lla fiscalità e sui diritti e doveri e doveri dei contribuenti.  </w:t>
            </w:r>
            <w:r w:rsidR="008F5B3A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Tema questo molto attuale e di grande rilevanza economico-sociale. </w:t>
            </w:r>
          </w:p>
          <w:p w:rsidR="00172AF9" w:rsidRPr="00A60B7F" w:rsidRDefault="00172AF9" w:rsidP="0017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Le lezioni seminariali saranno tenute da Giudici delle Commissioni Tributarie Regionali e Provinciali. </w:t>
            </w:r>
          </w:p>
          <w:p w:rsidR="00172AF9" w:rsidRPr="00A60B7F" w:rsidRDefault="00172AF9" w:rsidP="00172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422E4" w:rsidRPr="00A60B7F" w:rsidTr="00A60B7F">
        <w:trPr>
          <w:trHeight w:val="996"/>
        </w:trPr>
        <w:tc>
          <w:tcPr>
            <w:tcW w:w="2376" w:type="dxa"/>
          </w:tcPr>
          <w:p w:rsidR="001422E4" w:rsidRPr="00A60B7F" w:rsidRDefault="001422E4" w:rsidP="008F5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Diffusione</w:t>
            </w:r>
          </w:p>
        </w:tc>
        <w:tc>
          <w:tcPr>
            <w:tcW w:w="7825" w:type="dxa"/>
          </w:tcPr>
          <w:p w:rsidR="00073432" w:rsidRPr="00A60B7F" w:rsidRDefault="001422E4" w:rsidP="0014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Nazionale – </w:t>
            </w:r>
          </w:p>
          <w:p w:rsidR="001422E4" w:rsidRPr="00A60B7F" w:rsidRDefault="00643022" w:rsidP="0007343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Per la peculiarità dell’intervento ed in considerazione dell’impegno richiesto ai giudici saranno</w:t>
            </w:r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accolte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le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richieste </w:t>
            </w:r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pervenute da </w:t>
            </w:r>
            <w:proofErr w:type="spellStart"/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max</w:t>
            </w:r>
            <w:proofErr w:type="spellEnd"/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n. OTTO 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scuole per Regione</w:t>
            </w:r>
            <w:r w:rsidR="001A00D0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(tranne eccezioni giustificate e concordate)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</w:p>
          <w:p w:rsidR="00B50775" w:rsidRPr="00A60B7F" w:rsidRDefault="00B50775" w:rsidP="0007343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Le richieste verranno accolte secondo l’ordine di presentazione</w:t>
            </w:r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di data di ricevimento della </w:t>
            </w:r>
            <w:proofErr w:type="spellStart"/>
            <w:r w:rsidR="00073432"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pec</w:t>
            </w:r>
            <w:proofErr w:type="spellEnd"/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. </w:t>
            </w:r>
          </w:p>
          <w:p w:rsidR="00643022" w:rsidRPr="00A60B7F" w:rsidRDefault="00643022" w:rsidP="0014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1422E4" w:rsidRPr="00A60B7F" w:rsidRDefault="001422E4" w:rsidP="0014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pPr w:leftFromText="141" w:rightFromText="141" w:vertAnchor="text" w:horzAnchor="margin" w:tblpY="163"/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804"/>
      </w:tblGrid>
      <w:tr w:rsidR="001A00D0" w:rsidRPr="00A60B7F" w:rsidTr="001A00D0">
        <w:trPr>
          <w:trHeight w:val="2504"/>
        </w:trPr>
        <w:tc>
          <w:tcPr>
            <w:tcW w:w="3431" w:type="dxa"/>
          </w:tcPr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>Sito web,  contatti e modalità di trasmissione delle domande:</w:t>
            </w:r>
          </w:p>
        </w:tc>
        <w:tc>
          <w:tcPr>
            <w:tcW w:w="6804" w:type="dxa"/>
          </w:tcPr>
          <w:p w:rsidR="001A00D0" w:rsidRPr="00A60B7F" w:rsidRDefault="001A00D0" w:rsidP="00A60B7F">
            <w:pPr>
              <w:tabs>
                <w:tab w:val="left" w:pos="-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COORDINATRICE NAZIONALE E RESPONSABILE DEL PROGETTO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Cons. GIULIANA PASSERO,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Vice Presidente Consiglio Presidenza Giustizia Tributaria, Delegata all’Educazione alla Legalità Fiscale</w:t>
            </w:r>
          </w:p>
          <w:p w:rsidR="001A00D0" w:rsidRPr="00A60B7F" w:rsidRDefault="00C075EA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1A00D0" w:rsidRPr="00A60B7F">
                <w:rPr>
                  <w:rStyle w:val="Collegamentoipertestuale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it-IT"/>
                </w:rPr>
                <w:t>giuliana.passero@giustiziatributaria.gov.it</w:t>
              </w:r>
            </w:hyperlink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MODALITA’ DI INVIO DELLE DOMANDE DA PARTE DEGLI ISTITUTI SCOLASTICI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Le domande delle scuole devono essere trasmesse, su carta intestata dell’Istituto, firmate dal Dirigente Scolastico, con i riferimenti del responsabile di progetto, le classi interessate ( con n. di allievi), tutti i dati e recapiti utili ( anche per le vie brevi con tel. E mail) all’INDIRIZZO PEC DEL CONSIGLIO DI PRESIDENZA DELLA GIUSTIZIA TRIBUTARIA: </w:t>
            </w:r>
            <w:hyperlink r:id="rId7" w:history="1">
              <w:r w:rsidRPr="00A60B7F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UfficioSegreteriaCPGT@pce.finanze.it</w:t>
              </w:r>
            </w:hyperlink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RESPONSABILE DELLA SEGRETERIA DELLA LEGALITA’ FISCALE PRESSO IL CPGT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Copia della domanda va inviata, per conoscenza al Responsabile della Segreteria della Legalità Fiscale Presso il CPGT </w:t>
            </w:r>
            <w:r w:rsidRPr="00A60B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Dott. Biagio Di Grazia</w:t>
            </w:r>
            <w:r w:rsidRPr="00A60B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</w:t>
            </w:r>
            <w:hyperlink r:id="rId8" w:history="1">
              <w:r w:rsidRPr="00A60B7F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Biagio.DiGrazia@mef.gov.it</w:t>
              </w:r>
            </w:hyperlink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60B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(Tel.: 06 93835703 ).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A60B7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Le domande pervenute, una volta valutate,  saranno assegnate al coordinatore regionale che prenderà contatti con il referente scolastico indicato per la programmazione, d’intesa con la coordinatrice nazionale. 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B7F">
              <w:rPr>
                <w:rFonts w:ascii="Times New Roman" w:hAnsi="Times New Roman" w:cs="Times New Roman"/>
                <w:b/>
                <w:sz w:val="24"/>
                <w:szCs w:val="24"/>
              </w:rPr>
              <w:t>SITO ISTITUZIONALE DEL  CONSIGLIO DI PRESIDENZA DELLA GIUSTIZIA TRIBUTARIA</w:t>
            </w:r>
          </w:p>
          <w:p w:rsidR="001A00D0" w:rsidRPr="00A60B7F" w:rsidRDefault="00C075EA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it-IT"/>
              </w:rPr>
            </w:pPr>
            <w:hyperlink r:id="rId9" w:history="1">
              <w:r w:rsidR="001A00D0" w:rsidRPr="00A60B7F">
                <w:rPr>
                  <w:rStyle w:val="Collegamentoipertestuale"/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www.giustizia-tributaria.it</w:t>
              </w:r>
            </w:hyperlink>
            <w:r w:rsidR="001A00D0"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it-IT"/>
              </w:rPr>
              <w:t xml:space="preserve">  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</w:pPr>
            <w:r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t>---</w:t>
            </w:r>
            <w:r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sym w:font="Wingdings" w:char="F0E0"/>
            </w:r>
            <w:r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t xml:space="preserve">dall’ home page cliccare su </w:t>
            </w:r>
            <w:r w:rsidRPr="00A60B7F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it-IT"/>
              </w:rPr>
              <w:t>LEGALITA’ FISCALE</w:t>
            </w:r>
            <w:r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t xml:space="preserve">  e sui vari “bottoni” sottostanti per i contenuti</w:t>
            </w:r>
            <w:r w:rsidR="00434546" w:rsidRPr="00A60B7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t xml:space="preserve">. </w:t>
            </w: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1A00D0" w:rsidRPr="00A60B7F" w:rsidRDefault="001A00D0" w:rsidP="001A00D0">
            <w:pPr>
              <w:tabs>
                <w:tab w:val="left" w:pos="-18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1422E4" w:rsidRPr="00A60B7F" w:rsidRDefault="001422E4" w:rsidP="00142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tabs>
          <w:tab w:val="left" w:pos="-1843"/>
        </w:tabs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tabs>
          <w:tab w:val="left" w:pos="-1843"/>
        </w:tabs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422E4" w:rsidRPr="00A60B7F" w:rsidRDefault="001422E4" w:rsidP="001422E4">
      <w:pPr>
        <w:tabs>
          <w:tab w:val="left" w:pos="-1843"/>
        </w:tabs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2FD6" w:rsidRPr="00A60B7F" w:rsidRDefault="00232FD6">
      <w:pPr>
        <w:rPr>
          <w:rFonts w:ascii="Times New Roman" w:hAnsi="Times New Roman" w:cs="Times New Roman"/>
          <w:sz w:val="24"/>
          <w:szCs w:val="24"/>
        </w:rPr>
      </w:pPr>
    </w:p>
    <w:sectPr w:rsidR="00232FD6" w:rsidRPr="00A60B7F" w:rsidSect="007A594C">
      <w:pgSz w:w="11906" w:h="16838"/>
      <w:pgMar w:top="1135" w:right="1416" w:bottom="1276" w:left="993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E419A"/>
    <w:multiLevelType w:val="hybridMultilevel"/>
    <w:tmpl w:val="7DB28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B7152"/>
    <w:multiLevelType w:val="hybridMultilevel"/>
    <w:tmpl w:val="639850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2586D"/>
    <w:multiLevelType w:val="hybridMultilevel"/>
    <w:tmpl w:val="1812C16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E4"/>
    <w:rsid w:val="00073432"/>
    <w:rsid w:val="00085881"/>
    <w:rsid w:val="001422E4"/>
    <w:rsid w:val="00172AF9"/>
    <w:rsid w:val="001A00D0"/>
    <w:rsid w:val="00232FD6"/>
    <w:rsid w:val="002859F1"/>
    <w:rsid w:val="00286A83"/>
    <w:rsid w:val="002942D1"/>
    <w:rsid w:val="00395E52"/>
    <w:rsid w:val="00434546"/>
    <w:rsid w:val="00643022"/>
    <w:rsid w:val="00651820"/>
    <w:rsid w:val="006B127A"/>
    <w:rsid w:val="007126C4"/>
    <w:rsid w:val="00717B0F"/>
    <w:rsid w:val="0076020F"/>
    <w:rsid w:val="007D5CD1"/>
    <w:rsid w:val="008D6C40"/>
    <w:rsid w:val="008F5B3A"/>
    <w:rsid w:val="00A60B7F"/>
    <w:rsid w:val="00B50775"/>
    <w:rsid w:val="00C075EA"/>
    <w:rsid w:val="00CC4B35"/>
    <w:rsid w:val="00D73F61"/>
    <w:rsid w:val="00DF26C3"/>
    <w:rsid w:val="00E1638A"/>
    <w:rsid w:val="00EC69B6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1422E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C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C4B35"/>
  </w:style>
  <w:style w:type="paragraph" w:styleId="Paragrafoelenco">
    <w:name w:val="List Paragraph"/>
    <w:basedOn w:val="Normale"/>
    <w:uiPriority w:val="34"/>
    <w:qFormat/>
    <w:rsid w:val="00CC4B35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51820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2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1422E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C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CC4B35"/>
  </w:style>
  <w:style w:type="paragraph" w:styleId="Paragrafoelenco">
    <w:name w:val="List Paragraph"/>
    <w:basedOn w:val="Normale"/>
    <w:uiPriority w:val="34"/>
    <w:qFormat/>
    <w:rsid w:val="00CC4B35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51820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2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2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gio.DiGrazia@mef.gov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fficioSegreteriaCPGT@pce.finanz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uliana.passero@giustiziatributaria.gov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iustizia-tributar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passero</dc:creator>
  <cp:lastModifiedBy>Administrator</cp:lastModifiedBy>
  <cp:revision>3</cp:revision>
  <dcterms:created xsi:type="dcterms:W3CDTF">2017-10-30T12:49:00Z</dcterms:created>
  <dcterms:modified xsi:type="dcterms:W3CDTF">2017-11-22T11:13:00Z</dcterms:modified>
</cp:coreProperties>
</file>